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18" w:rsidRDefault="00D31B18">
      <w:pPr>
        <w:rPr>
          <w:rFonts w:ascii="Times New Roman" w:hAnsi="Times New Roman" w:cs="Times New Roman"/>
          <w:u w:val="single"/>
        </w:rPr>
      </w:pPr>
    </w:p>
    <w:p w:rsidR="00072EE4" w:rsidRDefault="00072EE4">
      <w:pPr>
        <w:rPr>
          <w:rFonts w:ascii="Times New Roman" w:hAnsi="Times New Roman" w:cs="Times New Roman"/>
          <w:u w:val="single"/>
        </w:rPr>
      </w:pPr>
    </w:p>
    <w:p w:rsidR="00072EE4" w:rsidRDefault="00072EE4">
      <w:pPr>
        <w:rPr>
          <w:rFonts w:ascii="Times New Roman" w:hAnsi="Times New Roman" w:cs="Times New Roman"/>
          <w:u w:val="single"/>
        </w:rPr>
      </w:pPr>
    </w:p>
    <w:p w:rsidR="00072EE4" w:rsidRDefault="00072EE4">
      <w:pPr>
        <w:rPr>
          <w:rFonts w:ascii="Times New Roman" w:hAnsi="Times New Roman" w:cs="Times New Roman"/>
          <w:u w:val="single"/>
        </w:rPr>
      </w:pPr>
    </w:p>
    <w:p w:rsidR="00D31B18" w:rsidRDefault="00D31B18">
      <w:pPr>
        <w:rPr>
          <w:rFonts w:ascii="Times New Roman" w:hAnsi="Times New Roman" w:cs="Times New Roman"/>
          <w:u w:val="single"/>
        </w:rPr>
      </w:pPr>
      <w:r w:rsidRPr="00D31B18">
        <w:rPr>
          <w:rFonts w:ascii="Times New Roman" w:hAnsi="Times New Roman" w:cs="Times New Roman"/>
          <w:u w:val="single"/>
        </w:rPr>
        <w:t>7. számú melléklet</w:t>
      </w:r>
    </w:p>
    <w:p w:rsidR="00D31B18" w:rsidRPr="00DD2C4C" w:rsidRDefault="00DD2C4C" w:rsidP="00DD2C4C">
      <w:pPr>
        <w:jc w:val="center"/>
        <w:rPr>
          <w:rFonts w:ascii="Times New Roman" w:hAnsi="Times New Roman" w:cs="Times New Roman"/>
          <w:b/>
          <w:sz w:val="28"/>
        </w:rPr>
      </w:pPr>
      <w:r w:rsidRPr="00DD2C4C">
        <w:rPr>
          <w:rFonts w:ascii="Times New Roman" w:hAnsi="Times New Roman" w:cs="Times New Roman"/>
          <w:b/>
          <w:sz w:val="28"/>
        </w:rPr>
        <w:t xml:space="preserve">Az elfogadható turisztikai tevékenységek listája, amely </w:t>
      </w:r>
      <w:r>
        <w:rPr>
          <w:rFonts w:ascii="Times New Roman" w:hAnsi="Times New Roman" w:cs="Times New Roman"/>
          <w:b/>
          <w:sz w:val="28"/>
        </w:rPr>
        <w:t>valamelyik képzés/végzettség</w:t>
      </w:r>
      <w:r w:rsidRPr="00DD2C4C">
        <w:rPr>
          <w:rFonts w:ascii="Times New Roman" w:hAnsi="Times New Roman" w:cs="Times New Roman"/>
          <w:b/>
          <w:sz w:val="28"/>
        </w:rPr>
        <w:t xml:space="preserve"> igazolása esetén a kedvezményezett nem köteles kötelező képzésen részt venni</w:t>
      </w:r>
      <w:bookmarkStart w:id="0" w:name="_GoBack"/>
      <w:bookmarkEnd w:id="0"/>
    </w:p>
    <w:p w:rsidR="00D31B18" w:rsidRDefault="00D31B1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7943" w:rsidRPr="005579CA" w:rsidTr="00927943">
        <w:tc>
          <w:tcPr>
            <w:tcW w:w="4606" w:type="dxa"/>
          </w:tcPr>
          <w:p w:rsidR="00927943" w:rsidRPr="005579CA" w:rsidRDefault="005579CA" w:rsidP="005579C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79CA">
              <w:rPr>
                <w:rFonts w:ascii="Times New Roman" w:hAnsi="Times New Roman" w:cs="Times New Roman"/>
                <w:b/>
                <w:sz w:val="24"/>
              </w:rPr>
              <w:t>Szakképesítések</w:t>
            </w:r>
          </w:p>
        </w:tc>
        <w:tc>
          <w:tcPr>
            <w:tcW w:w="4606" w:type="dxa"/>
          </w:tcPr>
          <w:p w:rsidR="00927943" w:rsidRPr="005579CA" w:rsidRDefault="005579CA" w:rsidP="00D31B18">
            <w:pPr>
              <w:ind w:left="3570" w:hanging="357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79CA">
              <w:rPr>
                <w:rFonts w:ascii="Times New Roman" w:hAnsi="Times New Roman" w:cs="Times New Roman"/>
                <w:b/>
                <w:sz w:val="24"/>
              </w:rPr>
              <w:t>Szakképesítés azonosító száma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927943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Vendéglátó eladó</w:t>
            </w:r>
          </w:p>
        </w:tc>
        <w:tc>
          <w:tcPr>
            <w:tcW w:w="4606" w:type="dxa"/>
          </w:tcPr>
          <w:p w:rsidR="00927943" w:rsidRPr="005579CA" w:rsidRDefault="00927943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31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> </w:t>
            </w:r>
            <w:r w:rsidRPr="005579CA">
              <w:rPr>
                <w:rFonts w:ascii="Times New Roman" w:hAnsi="Times New Roman" w:cs="Times New Roman"/>
                <w:sz w:val="24"/>
              </w:rPr>
              <w:t>811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04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Vendéglátó-üzletvezető</w:t>
            </w:r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35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> </w:t>
            </w:r>
            <w:r w:rsidRPr="005579CA">
              <w:rPr>
                <w:rFonts w:ascii="Times New Roman" w:hAnsi="Times New Roman" w:cs="Times New Roman"/>
                <w:sz w:val="24"/>
              </w:rPr>
              <w:t>811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Vendéglátásszervező</w:t>
            </w:r>
            <w:proofErr w:type="spellEnd"/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54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811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Turisztikai szervező, értékesítő</w:t>
            </w:r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54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> </w:t>
            </w:r>
            <w:r w:rsidRPr="005579CA">
              <w:rPr>
                <w:rFonts w:ascii="Times New Roman" w:hAnsi="Times New Roman" w:cs="Times New Roman"/>
                <w:sz w:val="24"/>
              </w:rPr>
              <w:t>812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 xml:space="preserve">Kistermelői </w:t>
            </w: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élelmiszerelőállító</w:t>
            </w:r>
            <w:proofErr w:type="spellEnd"/>
            <w:r w:rsidRPr="005579CA">
              <w:rPr>
                <w:rFonts w:ascii="Times New Roman" w:hAnsi="Times New Roman" w:cs="Times New Roman"/>
                <w:sz w:val="24"/>
              </w:rPr>
              <w:t>, falusi vendéglátó</w:t>
            </w:r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34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541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08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Idegenvezető</w:t>
            </w:r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54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> </w:t>
            </w:r>
            <w:r w:rsidRPr="005579CA">
              <w:rPr>
                <w:rFonts w:ascii="Times New Roman" w:hAnsi="Times New Roman" w:cs="Times New Roman"/>
                <w:sz w:val="24"/>
              </w:rPr>
              <w:t>812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Fogadós</w:t>
            </w:r>
          </w:p>
        </w:tc>
        <w:tc>
          <w:tcPr>
            <w:tcW w:w="4606" w:type="dxa"/>
          </w:tcPr>
          <w:p w:rsidR="00927943" w:rsidRPr="005579CA" w:rsidRDefault="00FE6D77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34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> </w:t>
            </w:r>
            <w:r w:rsidRPr="005579CA">
              <w:rPr>
                <w:rFonts w:ascii="Times New Roman" w:hAnsi="Times New Roman" w:cs="Times New Roman"/>
                <w:sz w:val="24"/>
              </w:rPr>
              <w:t>811</w:t>
            </w:r>
            <w:r w:rsidR="005579CA" w:rsidRPr="005579C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9CA">
              <w:rPr>
                <w:rFonts w:ascii="Times New Roman" w:hAnsi="Times New Roman" w:cs="Times New Roman"/>
                <w:sz w:val="24"/>
              </w:rPr>
              <w:t>05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FE6D77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Turizmus-vendéglátás</w:t>
            </w:r>
            <w:r w:rsidR="00D31B1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31B18">
              <w:rPr>
                <w:rFonts w:ascii="Times New Roman" w:hAnsi="Times New Roman" w:cs="Times New Roman"/>
                <w:sz w:val="24"/>
              </w:rPr>
              <w:t>BSc</w:t>
            </w:r>
            <w:proofErr w:type="spellEnd"/>
            <w:r w:rsidRPr="005579CA">
              <w:rPr>
                <w:rFonts w:ascii="Times New Roman" w:hAnsi="Times New Roman" w:cs="Times New Roman"/>
                <w:sz w:val="24"/>
              </w:rPr>
              <w:t xml:space="preserve">. vagy </w:t>
            </w: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MSc</w:t>
            </w:r>
            <w:proofErr w:type="spellEnd"/>
            <w:r w:rsidRPr="005579CA">
              <w:rPr>
                <w:rFonts w:ascii="Times New Roman" w:hAnsi="Times New Roman" w:cs="Times New Roman"/>
                <w:sz w:val="24"/>
              </w:rPr>
              <w:t>. diploma</w:t>
            </w:r>
          </w:p>
        </w:tc>
        <w:tc>
          <w:tcPr>
            <w:tcW w:w="4606" w:type="dxa"/>
          </w:tcPr>
          <w:p w:rsidR="00927943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27943" w:rsidRPr="005579CA" w:rsidTr="00927943">
        <w:tc>
          <w:tcPr>
            <w:tcW w:w="4606" w:type="dxa"/>
          </w:tcPr>
          <w:p w:rsidR="00927943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Vendéglátó és idegenforgalmi szakmenedzser</w:t>
            </w:r>
          </w:p>
        </w:tc>
        <w:tc>
          <w:tcPr>
            <w:tcW w:w="4606" w:type="dxa"/>
          </w:tcPr>
          <w:p w:rsidR="00927943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 xml:space="preserve">55 812 01 0000 00 </w:t>
            </w: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00</w:t>
            </w:r>
            <w:proofErr w:type="spellEnd"/>
          </w:p>
        </w:tc>
      </w:tr>
      <w:tr w:rsidR="005579CA" w:rsidRPr="005579CA" w:rsidTr="00927943">
        <w:tc>
          <w:tcPr>
            <w:tcW w:w="4606" w:type="dxa"/>
          </w:tcPr>
          <w:p w:rsidR="005579CA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Idegenforgalmi szakmenedzser</w:t>
            </w:r>
          </w:p>
        </w:tc>
        <w:tc>
          <w:tcPr>
            <w:tcW w:w="4606" w:type="dxa"/>
          </w:tcPr>
          <w:p w:rsidR="005579CA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55 812 01 0010 55 01</w:t>
            </w:r>
          </w:p>
        </w:tc>
      </w:tr>
      <w:tr w:rsidR="005579CA" w:rsidRPr="005579CA" w:rsidTr="00927943">
        <w:tc>
          <w:tcPr>
            <w:tcW w:w="4606" w:type="dxa"/>
          </w:tcPr>
          <w:p w:rsidR="005579CA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Vendéglős</w:t>
            </w:r>
          </w:p>
        </w:tc>
        <w:tc>
          <w:tcPr>
            <w:tcW w:w="4606" w:type="dxa"/>
          </w:tcPr>
          <w:p w:rsidR="005579CA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 xml:space="preserve">52 811 02 1000 00 </w:t>
            </w: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00</w:t>
            </w:r>
            <w:proofErr w:type="spellEnd"/>
          </w:p>
        </w:tc>
      </w:tr>
      <w:tr w:rsidR="005579CA" w:rsidRPr="005579CA" w:rsidTr="00927943">
        <w:tc>
          <w:tcPr>
            <w:tcW w:w="4606" w:type="dxa"/>
          </w:tcPr>
          <w:p w:rsidR="005579CA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Vendéglátó szakmenedzser</w:t>
            </w:r>
          </w:p>
        </w:tc>
        <w:tc>
          <w:tcPr>
            <w:tcW w:w="4606" w:type="dxa"/>
          </w:tcPr>
          <w:p w:rsidR="005579CA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55 812 01 0010 55 02</w:t>
            </w:r>
          </w:p>
        </w:tc>
      </w:tr>
      <w:tr w:rsidR="005579CA" w:rsidRPr="005579CA" w:rsidTr="00927943">
        <w:tc>
          <w:tcPr>
            <w:tcW w:w="4606" w:type="dxa"/>
          </w:tcPr>
          <w:p w:rsidR="005579CA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579CA">
              <w:rPr>
                <w:rFonts w:ascii="Times New Roman" w:hAnsi="Times New Roman" w:cs="Times New Roman"/>
                <w:sz w:val="24"/>
              </w:rPr>
              <w:t>Vendéglátásszervező</w:t>
            </w:r>
            <w:proofErr w:type="spellEnd"/>
          </w:p>
        </w:tc>
        <w:tc>
          <w:tcPr>
            <w:tcW w:w="4606" w:type="dxa"/>
          </w:tcPr>
          <w:p w:rsidR="005579CA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52 811 02 0001 52 01</w:t>
            </w:r>
          </w:p>
        </w:tc>
      </w:tr>
      <w:tr w:rsidR="005579CA" w:rsidRPr="005579CA" w:rsidTr="00927943">
        <w:tc>
          <w:tcPr>
            <w:tcW w:w="4606" w:type="dxa"/>
          </w:tcPr>
          <w:p w:rsidR="005579CA" w:rsidRPr="005579CA" w:rsidRDefault="005579CA" w:rsidP="00D31B18">
            <w:pPr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Falusi vendéglátó</w:t>
            </w:r>
          </w:p>
        </w:tc>
        <w:tc>
          <w:tcPr>
            <w:tcW w:w="4606" w:type="dxa"/>
          </w:tcPr>
          <w:p w:rsidR="005579CA" w:rsidRPr="005579CA" w:rsidRDefault="005579CA" w:rsidP="00D31B18">
            <w:pPr>
              <w:ind w:left="3570" w:hanging="3570"/>
              <w:rPr>
                <w:rFonts w:ascii="Times New Roman" w:hAnsi="Times New Roman" w:cs="Times New Roman"/>
                <w:sz w:val="24"/>
              </w:rPr>
            </w:pPr>
            <w:r w:rsidRPr="005579CA">
              <w:rPr>
                <w:rFonts w:ascii="Times New Roman" w:hAnsi="Times New Roman" w:cs="Times New Roman"/>
                <w:sz w:val="24"/>
              </w:rPr>
              <w:t>31 811 01</w:t>
            </w:r>
          </w:p>
        </w:tc>
      </w:tr>
    </w:tbl>
    <w:p w:rsidR="00AD3AC7" w:rsidRDefault="00AD3AC7" w:rsidP="00927943"/>
    <w:p w:rsidR="00D31B18" w:rsidRPr="00927943" w:rsidRDefault="00D31B18" w:rsidP="00927943"/>
    <w:sectPr w:rsidR="00D31B18" w:rsidRPr="00927943" w:rsidSect="0092794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EE4" w:rsidRDefault="00072EE4" w:rsidP="00072EE4">
      <w:pPr>
        <w:spacing w:after="0" w:line="240" w:lineRule="auto"/>
      </w:pPr>
      <w:r>
        <w:separator/>
      </w:r>
    </w:p>
  </w:endnote>
  <w:endnote w:type="continuationSeparator" w:id="0">
    <w:p w:rsidR="00072EE4" w:rsidRDefault="00072EE4" w:rsidP="0007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EE4" w:rsidRDefault="00072EE4">
    <w:pPr>
      <w:pStyle w:val="llb"/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17FA2F93" wp14:editId="73FFEBFF">
          <wp:simplePos x="0" y="0"/>
          <wp:positionH relativeFrom="column">
            <wp:posOffset>-314325</wp:posOffset>
          </wp:positionH>
          <wp:positionV relativeFrom="paragraph">
            <wp:posOffset>-88900</wp:posOffset>
          </wp:positionV>
          <wp:extent cx="2628900" cy="751840"/>
          <wp:effectExtent l="0" t="0" r="0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0" t="7289" r="1459" b="-162"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2EE4" w:rsidRDefault="00072E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EE4" w:rsidRDefault="00072EE4" w:rsidP="00072EE4">
      <w:pPr>
        <w:spacing w:after="0" w:line="240" w:lineRule="auto"/>
      </w:pPr>
      <w:r>
        <w:separator/>
      </w:r>
    </w:p>
  </w:footnote>
  <w:footnote w:type="continuationSeparator" w:id="0">
    <w:p w:rsidR="00072EE4" w:rsidRDefault="00072EE4" w:rsidP="00072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EE4" w:rsidRDefault="00072EE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1EA694C" wp14:editId="78D6648B">
          <wp:simplePos x="0" y="0"/>
          <wp:positionH relativeFrom="page">
            <wp:posOffset>142875</wp:posOffset>
          </wp:positionH>
          <wp:positionV relativeFrom="page">
            <wp:posOffset>142875</wp:posOffset>
          </wp:positionV>
          <wp:extent cx="2879725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72EE4" w:rsidRDefault="00072EE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43"/>
    <w:rsid w:val="0004453C"/>
    <w:rsid w:val="00052B0A"/>
    <w:rsid w:val="000614C4"/>
    <w:rsid w:val="00072EE4"/>
    <w:rsid w:val="0009526A"/>
    <w:rsid w:val="000E1EBE"/>
    <w:rsid w:val="000F4225"/>
    <w:rsid w:val="00141492"/>
    <w:rsid w:val="00143164"/>
    <w:rsid w:val="001C48B8"/>
    <w:rsid w:val="001C57DA"/>
    <w:rsid w:val="003604E9"/>
    <w:rsid w:val="003E6F4F"/>
    <w:rsid w:val="00452855"/>
    <w:rsid w:val="00492AF2"/>
    <w:rsid w:val="004D4806"/>
    <w:rsid w:val="005332D9"/>
    <w:rsid w:val="005579CA"/>
    <w:rsid w:val="00637451"/>
    <w:rsid w:val="006743E3"/>
    <w:rsid w:val="0069342C"/>
    <w:rsid w:val="006D5BD1"/>
    <w:rsid w:val="007005B3"/>
    <w:rsid w:val="00712684"/>
    <w:rsid w:val="00743D8B"/>
    <w:rsid w:val="007A4D97"/>
    <w:rsid w:val="007D218D"/>
    <w:rsid w:val="008E172F"/>
    <w:rsid w:val="00927943"/>
    <w:rsid w:val="009755F0"/>
    <w:rsid w:val="00977845"/>
    <w:rsid w:val="009865E3"/>
    <w:rsid w:val="00986C91"/>
    <w:rsid w:val="009C76DD"/>
    <w:rsid w:val="00A95489"/>
    <w:rsid w:val="00AD3AC7"/>
    <w:rsid w:val="00B0069D"/>
    <w:rsid w:val="00B053CD"/>
    <w:rsid w:val="00B53A08"/>
    <w:rsid w:val="00B93C1D"/>
    <w:rsid w:val="00B96540"/>
    <w:rsid w:val="00BD48DF"/>
    <w:rsid w:val="00BE6689"/>
    <w:rsid w:val="00BF58E6"/>
    <w:rsid w:val="00C21ECD"/>
    <w:rsid w:val="00C46B64"/>
    <w:rsid w:val="00CD5033"/>
    <w:rsid w:val="00D31710"/>
    <w:rsid w:val="00D31B18"/>
    <w:rsid w:val="00D5359A"/>
    <w:rsid w:val="00DD2C4C"/>
    <w:rsid w:val="00DF00AA"/>
    <w:rsid w:val="00EA2B24"/>
    <w:rsid w:val="00F27EAC"/>
    <w:rsid w:val="00F50F1F"/>
    <w:rsid w:val="00F51C53"/>
    <w:rsid w:val="00F64191"/>
    <w:rsid w:val="00F65411"/>
    <w:rsid w:val="00FE6D77"/>
    <w:rsid w:val="00FF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279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279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Rcsostblzat">
    <w:name w:val="Table Grid"/>
    <w:basedOn w:val="Normltblzat"/>
    <w:uiPriority w:val="59"/>
    <w:rsid w:val="00927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7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2EE4"/>
  </w:style>
  <w:style w:type="paragraph" w:styleId="llb">
    <w:name w:val="footer"/>
    <w:basedOn w:val="Norml"/>
    <w:link w:val="llbChar"/>
    <w:uiPriority w:val="99"/>
    <w:unhideWhenUsed/>
    <w:rsid w:val="0007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2EE4"/>
  </w:style>
  <w:style w:type="paragraph" w:styleId="Buborkszveg">
    <w:name w:val="Balloon Text"/>
    <w:basedOn w:val="Norml"/>
    <w:link w:val="BuborkszvegChar"/>
    <w:uiPriority w:val="99"/>
    <w:semiHidden/>
    <w:unhideWhenUsed/>
    <w:rsid w:val="0007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2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279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279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Rcsostblzat">
    <w:name w:val="Table Grid"/>
    <w:basedOn w:val="Normltblzat"/>
    <w:uiPriority w:val="59"/>
    <w:rsid w:val="00927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7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2EE4"/>
  </w:style>
  <w:style w:type="paragraph" w:styleId="llb">
    <w:name w:val="footer"/>
    <w:basedOn w:val="Norml"/>
    <w:link w:val="llbChar"/>
    <w:uiPriority w:val="99"/>
    <w:unhideWhenUsed/>
    <w:rsid w:val="0007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2EE4"/>
  </w:style>
  <w:style w:type="paragraph" w:styleId="Buborkszveg">
    <w:name w:val="Balloon Text"/>
    <w:basedOn w:val="Norml"/>
    <w:link w:val="BuborkszvegChar"/>
    <w:uiPriority w:val="99"/>
    <w:semiHidden/>
    <w:unhideWhenUsed/>
    <w:rsid w:val="0007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2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Viktória</dc:creator>
  <cp:lastModifiedBy>Kovács Viktória</cp:lastModifiedBy>
  <cp:revision>2</cp:revision>
  <dcterms:created xsi:type="dcterms:W3CDTF">2016-04-29T06:40:00Z</dcterms:created>
  <dcterms:modified xsi:type="dcterms:W3CDTF">2016-04-29T07:45:00Z</dcterms:modified>
</cp:coreProperties>
</file>